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15CB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651FF" w14:paraId="3D615CBA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5CB8" w14:textId="77777777"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5CB9" w14:textId="56001B73" w:rsidR="00F651FF" w:rsidRPr="00F651FF" w:rsidRDefault="00B9336C" w:rsidP="00C7108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9336C">
              <w:rPr>
                <w:b/>
                <w:sz w:val="26"/>
                <w:szCs w:val="26"/>
                <w:lang w:val="en-US"/>
              </w:rPr>
              <w:t>203B_</w:t>
            </w:r>
          </w:p>
        </w:tc>
      </w:tr>
      <w:tr w:rsidR="00F651FF" w14:paraId="3D615CB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5CBB" w14:textId="77777777"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5CBC" w14:textId="0CFA5945" w:rsidR="00F651FF" w:rsidRPr="00B9336C" w:rsidRDefault="00C7108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2115203</w:t>
            </w:r>
          </w:p>
        </w:tc>
      </w:tr>
    </w:tbl>
    <w:p w14:paraId="44C892B6" w14:textId="77777777" w:rsidR="000E7697" w:rsidRDefault="000E7697" w:rsidP="000E769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5DB1254F" w14:textId="77777777" w:rsidR="000E7697" w:rsidRPr="0052681C" w:rsidRDefault="000E7697" w:rsidP="000E769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6FF135B1" w14:textId="77777777" w:rsidR="000E7697" w:rsidRPr="0052681C" w:rsidRDefault="000E7697" w:rsidP="000E7697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3D615CC3" w14:textId="77777777" w:rsidR="0026453A" w:rsidRPr="00697DC5" w:rsidRDefault="0026453A" w:rsidP="0026453A"/>
    <w:p w14:paraId="3D615CC4" w14:textId="77777777" w:rsidR="0026453A" w:rsidRPr="00697DC5" w:rsidRDefault="0026453A" w:rsidP="0026453A"/>
    <w:p w14:paraId="3D615CC5" w14:textId="77777777"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14:paraId="3D615CC6" w14:textId="61DC283A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6F12">
        <w:rPr>
          <w:b/>
          <w:sz w:val="26"/>
          <w:szCs w:val="26"/>
        </w:rPr>
        <w:t>(</w:t>
      </w:r>
      <w:r w:rsidR="00977C30" w:rsidRPr="00360983">
        <w:rPr>
          <w:b/>
          <w:sz w:val="26"/>
          <w:szCs w:val="26"/>
        </w:rPr>
        <w:t>Гайка М2</w:t>
      </w:r>
      <w:r w:rsidR="00C7108E" w:rsidRPr="00C7108E">
        <w:rPr>
          <w:b/>
          <w:sz w:val="26"/>
          <w:szCs w:val="26"/>
        </w:rPr>
        <w:t>2</w:t>
      </w:r>
      <w:r w:rsidR="003A6F12">
        <w:rPr>
          <w:b/>
          <w:sz w:val="26"/>
          <w:szCs w:val="26"/>
        </w:rPr>
        <w:t>)</w:t>
      </w:r>
      <w:r w:rsidR="0036098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D615C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D615CC8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83D7D5A" w14:textId="309132EE" w:rsidR="000E7697" w:rsidRPr="00EB40B4" w:rsidRDefault="000E7697" w:rsidP="000E7697">
      <w:pPr>
        <w:pStyle w:val="Style3"/>
        <w:widowControl/>
        <w:spacing w:line="317" w:lineRule="exact"/>
      </w:pPr>
      <w:r w:rsidRPr="00EB40B4">
        <w:t xml:space="preserve">Поставщик обеспечивает поставку </w:t>
      </w:r>
      <w:r w:rsidR="006831BA">
        <w:t>метизов</w:t>
      </w:r>
      <w:r>
        <w:t xml:space="preserve"> </w:t>
      </w:r>
      <w:r w:rsidRPr="00EB40B4"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29FEBDE3" w14:textId="77777777" w:rsidR="000E7697" w:rsidRPr="000E7697" w:rsidRDefault="000E7697" w:rsidP="000E7697">
      <w:pPr>
        <w:pStyle w:val="ad"/>
        <w:tabs>
          <w:tab w:val="left" w:pos="993"/>
        </w:tabs>
        <w:spacing w:line="276" w:lineRule="auto"/>
        <w:ind w:left="1429" w:firstLine="0"/>
        <w:rPr>
          <w:b/>
          <w:bCs/>
          <w:sz w:val="26"/>
          <w:szCs w:val="26"/>
        </w:rPr>
      </w:pPr>
    </w:p>
    <w:p w14:paraId="4FC725EC" w14:textId="77777777" w:rsidR="000E7697" w:rsidRPr="000E7697" w:rsidRDefault="000E7697" w:rsidP="000E7697">
      <w:pPr>
        <w:pStyle w:val="ad"/>
        <w:spacing w:line="276" w:lineRule="auto"/>
        <w:ind w:left="1429" w:firstLine="0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0E7697" w:rsidRPr="00D13E48" w14:paraId="5C79B3C1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BF5A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7B9C2" w14:textId="77777777" w:rsidR="000E7697" w:rsidRPr="00D13E48" w:rsidRDefault="000E7697" w:rsidP="00144CD3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Авто/жд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E2E0E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9C31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0E7697" w:rsidRPr="00D13E48" w14:paraId="2B1E7D22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D68B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6DC3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Авто,ж/д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F8E76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8F653" w14:textId="77777777" w:rsidR="000E7697" w:rsidRPr="00D13E48" w:rsidRDefault="000E7697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4BB356EB" w14:textId="77777777" w:rsidR="000E7697" w:rsidRDefault="000E7697" w:rsidP="000E7697">
      <w:pPr>
        <w:pStyle w:val="Style10"/>
        <w:widowControl/>
        <w:spacing w:line="240" w:lineRule="exact"/>
        <w:ind w:left="1429"/>
        <w:jc w:val="both"/>
      </w:pPr>
      <w:r>
        <w:t>*в днях, с момента заключения договора</w:t>
      </w:r>
    </w:p>
    <w:p w14:paraId="13A5BA05" w14:textId="77777777" w:rsidR="000E7697" w:rsidRDefault="000E7697" w:rsidP="000E7697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3D615CC9" w14:textId="2E1FCF3B" w:rsidR="003A6F12" w:rsidRDefault="003A6F12" w:rsidP="003A6F1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6831BA">
        <w:rPr>
          <w:sz w:val="24"/>
          <w:szCs w:val="24"/>
        </w:rPr>
        <w:t>метизов</w:t>
      </w:r>
      <w:r>
        <w:rPr>
          <w:sz w:val="24"/>
          <w:szCs w:val="24"/>
        </w:rPr>
        <w:t xml:space="preserve"> должны соответствовать параметрам ГОСТ 5915-70 «Гайки шестигранные класса точности В. Конструкция и размеры».</w:t>
      </w:r>
    </w:p>
    <w:p w14:paraId="3D615CCA" w14:textId="77777777" w:rsidR="003A6F12" w:rsidRDefault="003A6F12" w:rsidP="003A6F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D615CCB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D615CCC" w14:textId="77777777"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D615CCD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D615CCE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D615CCF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D615CD0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D615CD1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D615CD2" w14:textId="77777777"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D615CD3" w14:textId="08AE7787"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D70E34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D615CD4" w14:textId="77777777"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3D615CD5" w14:textId="77777777"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D615CD6" w14:textId="77777777"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D615CD7" w14:textId="77777777"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D615CD8" w14:textId="77777777"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D615CD9" w14:textId="77777777"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D615CDA" w14:textId="77777777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D615CDB" w14:textId="77777777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D615CDC" w14:textId="77777777"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3D615CDD" w14:textId="77777777"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D615CDE" w14:textId="77777777" w:rsidR="003A6F12" w:rsidRDefault="003A6F12" w:rsidP="003A6F12">
      <w:pPr>
        <w:spacing w:line="276" w:lineRule="auto"/>
        <w:rPr>
          <w:sz w:val="24"/>
          <w:szCs w:val="24"/>
        </w:rPr>
      </w:pPr>
    </w:p>
    <w:p w14:paraId="3D615CDF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D615CE0" w14:textId="77777777"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D615CE1" w14:textId="77777777"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615CE2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D615CE3" w14:textId="77777777"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D615CE4" w14:textId="77777777"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D615CE5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D615CE6" w14:textId="77777777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D615CE7" w14:textId="77777777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D615CE8" w14:textId="77777777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D615CE9" w14:textId="77777777"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D615CEA" w14:textId="77777777" w:rsidR="003A6F12" w:rsidRDefault="003A6F12" w:rsidP="003A6F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D615CEB" w14:textId="77777777" w:rsidR="003A6F12" w:rsidRDefault="003A6F12" w:rsidP="003A6F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D615CEC" w14:textId="77777777" w:rsidR="003A6F12" w:rsidRDefault="003A6F12" w:rsidP="003A6F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D615CED" w14:textId="21E4B45E"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D70E34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D615CEE" w14:textId="77777777" w:rsidR="003A6F12" w:rsidRDefault="003A6F12" w:rsidP="003A6F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D615CEF" w14:textId="77777777" w:rsidR="003A6F12" w:rsidRDefault="003A6F12" w:rsidP="003A6F12">
      <w:pPr>
        <w:rPr>
          <w:sz w:val="26"/>
          <w:szCs w:val="26"/>
        </w:rPr>
      </w:pPr>
    </w:p>
    <w:p w14:paraId="57E8AB9C" w14:textId="77777777" w:rsidR="0052367B" w:rsidRDefault="0052367B" w:rsidP="003A6F12">
      <w:pPr>
        <w:rPr>
          <w:sz w:val="26"/>
          <w:szCs w:val="26"/>
        </w:rPr>
      </w:pPr>
    </w:p>
    <w:p w14:paraId="140C7204" w14:textId="77777777" w:rsidR="0052367B" w:rsidRDefault="0052367B" w:rsidP="003A6F12">
      <w:pPr>
        <w:rPr>
          <w:sz w:val="26"/>
          <w:szCs w:val="26"/>
        </w:rPr>
      </w:pPr>
    </w:p>
    <w:p w14:paraId="3C7EBDF9" w14:textId="77777777" w:rsidR="0052367B" w:rsidRDefault="0052367B" w:rsidP="003A6F12">
      <w:pPr>
        <w:rPr>
          <w:sz w:val="26"/>
          <w:szCs w:val="26"/>
        </w:rPr>
      </w:pPr>
      <w:bookmarkStart w:id="1" w:name="_GoBack"/>
      <w:bookmarkEnd w:id="1"/>
    </w:p>
    <w:p w14:paraId="700C4D9B" w14:textId="77777777" w:rsidR="0052367B" w:rsidRDefault="0052367B" w:rsidP="0052367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230A298C" w14:textId="77777777" w:rsidR="0052367B" w:rsidRDefault="0052367B" w:rsidP="0052367B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3D615CF3" w14:textId="77777777" w:rsidR="008F73A3" w:rsidRPr="00697DC5" w:rsidRDefault="008F73A3" w:rsidP="003A6F1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62931" w14:textId="77777777" w:rsidR="00526F8A" w:rsidRDefault="00526F8A">
      <w:r>
        <w:separator/>
      </w:r>
    </w:p>
  </w:endnote>
  <w:endnote w:type="continuationSeparator" w:id="0">
    <w:p w14:paraId="654900EC" w14:textId="77777777" w:rsidR="00526F8A" w:rsidRDefault="0052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B1C22" w14:textId="77777777" w:rsidR="00526F8A" w:rsidRDefault="00526F8A">
      <w:r>
        <w:separator/>
      </w:r>
    </w:p>
  </w:footnote>
  <w:footnote w:type="continuationSeparator" w:id="0">
    <w:p w14:paraId="1EEF31BB" w14:textId="77777777" w:rsidR="00526F8A" w:rsidRDefault="0052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5CF8" w14:textId="77777777" w:rsidR="00AD7048" w:rsidRDefault="00A0473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D615C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2DBF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697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C75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983"/>
    <w:rsid w:val="0036100E"/>
    <w:rsid w:val="003613C9"/>
    <w:rsid w:val="00363396"/>
    <w:rsid w:val="00363438"/>
    <w:rsid w:val="0036649E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91A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1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267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367B"/>
    <w:rsid w:val="005247BF"/>
    <w:rsid w:val="00524D4F"/>
    <w:rsid w:val="0052606E"/>
    <w:rsid w:val="005263EE"/>
    <w:rsid w:val="00526F8A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961"/>
    <w:rsid w:val="00667142"/>
    <w:rsid w:val="0066735A"/>
    <w:rsid w:val="0067198B"/>
    <w:rsid w:val="006722EF"/>
    <w:rsid w:val="00676792"/>
    <w:rsid w:val="00676901"/>
    <w:rsid w:val="006806A9"/>
    <w:rsid w:val="00681C28"/>
    <w:rsid w:val="006831BA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0F0B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0A7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E95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3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732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96E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36C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8CC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108E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0E3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829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CE5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97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9C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6CAD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1F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035F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15CB7"/>
  <w15:docId w15:val="{DA8F09B4-7A72-4C1F-8C63-DC4CD3C1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0E7697"/>
    <w:rPr>
      <w:b/>
      <w:sz w:val="28"/>
    </w:rPr>
  </w:style>
  <w:style w:type="paragraph" w:customStyle="1" w:styleId="Style3">
    <w:name w:val="Style3"/>
    <w:basedOn w:val="a0"/>
    <w:uiPriority w:val="99"/>
    <w:rsid w:val="000E7697"/>
    <w:pPr>
      <w:widowControl w:val="0"/>
      <w:autoSpaceDE w:val="0"/>
      <w:autoSpaceDN w:val="0"/>
      <w:adjustRightInd w:val="0"/>
      <w:spacing w:line="322" w:lineRule="exact"/>
      <w:ind w:firstLine="706"/>
    </w:pPr>
    <w:rPr>
      <w:sz w:val="24"/>
      <w:szCs w:val="24"/>
    </w:rPr>
  </w:style>
  <w:style w:type="character" w:customStyle="1" w:styleId="FontStyle12">
    <w:name w:val="Font Style12"/>
    <w:uiPriority w:val="99"/>
    <w:rsid w:val="000E769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0E7697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sz w:val="24"/>
      <w:szCs w:val="24"/>
    </w:rPr>
  </w:style>
  <w:style w:type="paragraph" w:customStyle="1" w:styleId="Style10">
    <w:name w:val="Style10"/>
    <w:basedOn w:val="a0"/>
    <w:uiPriority w:val="99"/>
    <w:rsid w:val="000E7697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53CB-36E1-4321-AF95-E78163624E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0AC7A4F-97BF-4CDE-BCF2-36F63783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5E844-9BEE-4B30-A906-A0A51AC01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A0D588-1EC2-4EE3-860E-7734C0D8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Ярцев Андрей Петрович</cp:lastModifiedBy>
  <cp:revision>4</cp:revision>
  <cp:lastPrinted>2010-09-30T13:29:00Z</cp:lastPrinted>
  <dcterms:created xsi:type="dcterms:W3CDTF">2016-10-11T05:38:00Z</dcterms:created>
  <dcterms:modified xsi:type="dcterms:W3CDTF">2016-10-11T06:48:00Z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